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FBC" w:rsidRPr="006C4FBC" w:rsidRDefault="006C4FBC" w:rsidP="006C4FBC">
      <w:pPr>
        <w:shd w:val="clear" w:color="auto" w:fill="FAFAFA"/>
        <w:spacing w:after="0" w:line="240" w:lineRule="auto"/>
        <w:ind w:left="720"/>
        <w:outlineLvl w:val="0"/>
        <w:rPr>
          <w:rFonts w:ascii="Lucida Calligraphy" w:eastAsia="Times New Roman" w:hAnsi="Lucida Calligraphy" w:cs="Times New Roman"/>
          <w:color w:val="666666"/>
          <w:kern w:val="36"/>
          <w:sz w:val="43"/>
          <w:szCs w:val="43"/>
          <w:lang w:eastAsia="ru-RU"/>
        </w:rPr>
      </w:pPr>
      <w:r w:rsidRPr="006C4FBC">
        <w:rPr>
          <w:rFonts w:ascii="Lucida Calligraphy" w:eastAsia="Times New Roman" w:hAnsi="Lucida Calligraphy" w:cs="Times New Roman"/>
          <w:color w:val="666666"/>
          <w:kern w:val="36"/>
          <w:sz w:val="43"/>
          <w:szCs w:val="43"/>
          <w:lang w:eastAsia="ru-RU"/>
        </w:rPr>
        <w:t>«</w:t>
      </w:r>
      <w:r w:rsidRPr="006C4FBC">
        <w:rPr>
          <w:rFonts w:ascii="Times New Roman" w:eastAsia="Times New Roman" w:hAnsi="Times New Roman" w:cs="Times New Roman"/>
          <w:color w:val="666666"/>
          <w:kern w:val="36"/>
          <w:sz w:val="43"/>
          <w:szCs w:val="43"/>
          <w:lang w:eastAsia="ru-RU"/>
        </w:rPr>
        <w:t>Где</w:t>
      </w:r>
      <w:r w:rsidRPr="006C4FBC">
        <w:rPr>
          <w:rFonts w:ascii="Lucida Calligraphy" w:eastAsia="Times New Roman" w:hAnsi="Lucida Calligraphy" w:cs="Lucida Calligraphy"/>
          <w:color w:val="666666"/>
          <w:kern w:val="36"/>
          <w:sz w:val="43"/>
          <w:szCs w:val="43"/>
          <w:lang w:eastAsia="ru-RU"/>
        </w:rPr>
        <w:t xml:space="preserve"> </w:t>
      </w:r>
      <w:r w:rsidRPr="006C4FBC">
        <w:rPr>
          <w:rFonts w:ascii="Times New Roman" w:eastAsia="Times New Roman" w:hAnsi="Times New Roman" w:cs="Times New Roman"/>
          <w:color w:val="666666"/>
          <w:kern w:val="36"/>
          <w:sz w:val="43"/>
          <w:szCs w:val="43"/>
          <w:lang w:eastAsia="ru-RU"/>
        </w:rPr>
        <w:t>очки</w:t>
      </w:r>
      <w:r w:rsidRPr="006C4FBC">
        <w:rPr>
          <w:rFonts w:ascii="Lucida Calligraphy" w:eastAsia="Times New Roman" w:hAnsi="Lucida Calligraphy" w:cs="Lucida Calligraphy"/>
          <w:color w:val="666666"/>
          <w:kern w:val="36"/>
          <w:sz w:val="43"/>
          <w:szCs w:val="43"/>
          <w:lang w:eastAsia="ru-RU"/>
        </w:rPr>
        <w:t>?»</w:t>
      </w:r>
      <w:r w:rsidRPr="006C4FBC">
        <w:rPr>
          <w:rFonts w:ascii="Lucida Calligraphy" w:eastAsia="Times New Roman" w:hAnsi="Lucida Calligraphy" w:cs="Times New Roman"/>
          <w:color w:val="666666"/>
          <w:kern w:val="36"/>
          <w:sz w:val="43"/>
          <w:szCs w:val="43"/>
          <w:lang w:eastAsia="ru-RU"/>
        </w:rPr>
        <w:t> </w:t>
      </w:r>
      <w:r w:rsidRPr="006C4FBC">
        <w:rPr>
          <w:rFonts w:ascii="Times New Roman" w:eastAsia="Times New Roman" w:hAnsi="Times New Roman" w:cs="Times New Roman"/>
          <w:color w:val="666666"/>
          <w:kern w:val="36"/>
          <w:sz w:val="36"/>
          <w:szCs w:val="36"/>
          <w:lang w:eastAsia="ru-RU"/>
        </w:rPr>
        <w:t>Стихотворение</w:t>
      </w:r>
    </w:p>
    <w:p w:rsidR="006C4FBC" w:rsidRPr="006C4FBC" w:rsidRDefault="006C4FBC" w:rsidP="006C4FBC">
      <w:pPr>
        <w:shd w:val="clear" w:color="auto" w:fill="FFFFFF"/>
        <w:spacing w:after="0" w:line="240" w:lineRule="auto"/>
        <w:ind w:left="648"/>
        <w:rPr>
          <w:ins w:id="0" w:author="Unknown"/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ins w:id="1" w:author="Unknown"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t>- Что стряслось у тёти Вали?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- У неё очки пропали!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Ищет бедная старушка</w:t>
        </w:r>
        <w:proofErr w:type="gramStart"/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t>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З</w:t>
        </w:r>
        <w:proofErr w:type="gramEnd"/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t>а подушкой, под подушкой,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С головою залезала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Под матрац, под одеяло,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Заглянула в вёдра, в крынки,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В боты, в валенки, ботинки,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Всё вверх дном перевернула,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Посидела, отдохнула,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Повздыхала, поворчала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И пошла искать сначала.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Снова шарит под подушкой,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Снова ищет за кадушкой.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Засветила в кухне свечку,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Со свечой полезла в печку,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Обыскала кладовую</w:t>
        </w:r>
        <w:proofErr w:type="gramStart"/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t>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В</w:t>
        </w:r>
        <w:proofErr w:type="gramEnd"/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t>сё напрасно! Всё впустую!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 xml:space="preserve">Нет очков у тёти </w:t>
        </w:r>
        <w:proofErr w:type="gramStart"/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t>Вали</w:t>
        </w:r>
        <w:proofErr w:type="gramEnd"/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t>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Очевидно, их украли!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На сундук старушка села.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Рядом зеркало висело.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И старушка увидала,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Что не там очки искала,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Что они на самом деле</w:t>
        </w:r>
        <w:proofErr w:type="gramStart"/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t>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У</w:t>
        </w:r>
        <w:proofErr w:type="gramEnd"/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t xml:space="preserve"> неё на лбу сидели. Так чудесное стекло </w:t>
        </w:r>
        <w:r w:rsidRPr="006C4FBC">
          <w:rPr>
            <w:rFonts w:ascii="Times New Roman" w:eastAsia="Times New Roman" w:hAnsi="Times New Roman" w:cs="Times New Roman"/>
            <w:color w:val="000000"/>
            <w:sz w:val="36"/>
            <w:szCs w:val="36"/>
            <w:lang w:eastAsia="ru-RU"/>
          </w:rPr>
          <w:br/>
          <w:t>Тёте Вале помогло.</w:t>
        </w:r>
      </w:ins>
    </w:p>
    <w:p w:rsidR="002449F8" w:rsidRDefault="002449F8"/>
    <w:sectPr w:rsidR="002449F8" w:rsidSect="00244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4FBC"/>
    <w:rsid w:val="0008795A"/>
    <w:rsid w:val="002449F8"/>
    <w:rsid w:val="00293873"/>
    <w:rsid w:val="003407A3"/>
    <w:rsid w:val="00372DE5"/>
    <w:rsid w:val="00563BEA"/>
    <w:rsid w:val="005D39A0"/>
    <w:rsid w:val="00610153"/>
    <w:rsid w:val="006138F1"/>
    <w:rsid w:val="006B608B"/>
    <w:rsid w:val="006C4FBC"/>
    <w:rsid w:val="00701AD7"/>
    <w:rsid w:val="007F4344"/>
    <w:rsid w:val="00B3531F"/>
    <w:rsid w:val="00C01913"/>
    <w:rsid w:val="00D249D4"/>
    <w:rsid w:val="00D44D1F"/>
    <w:rsid w:val="00D66E02"/>
    <w:rsid w:val="00E86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F8"/>
  </w:style>
  <w:style w:type="paragraph" w:styleId="1">
    <w:name w:val="heading 1"/>
    <w:basedOn w:val="a"/>
    <w:link w:val="10"/>
    <w:uiPriority w:val="9"/>
    <w:qFormat/>
    <w:rsid w:val="006C4F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F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C4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4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4F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9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Ruslana</cp:lastModifiedBy>
  <cp:revision>1</cp:revision>
  <cp:lastPrinted>2018-10-28T15:05:00Z</cp:lastPrinted>
  <dcterms:created xsi:type="dcterms:W3CDTF">2018-10-28T15:04:00Z</dcterms:created>
  <dcterms:modified xsi:type="dcterms:W3CDTF">2018-10-28T15:05:00Z</dcterms:modified>
</cp:coreProperties>
</file>